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944" w:rsidRPr="001A6944" w:rsidRDefault="007030BB" w:rsidP="004A60F8">
      <w:pPr>
        <w:spacing w:after="0"/>
        <w:jc w:val="center"/>
        <w:rPr>
          <w:b/>
          <w:sz w:val="32"/>
        </w:rPr>
      </w:pPr>
      <w:r w:rsidRPr="001A6944">
        <w:rPr>
          <w:b/>
          <w:sz w:val="32"/>
        </w:rPr>
        <w:t>Suggested Word Study Sequence</w:t>
      </w:r>
    </w:p>
    <w:p w:rsidR="008F5157" w:rsidRDefault="001A6944" w:rsidP="008F5157">
      <w:r w:rsidRPr="008F5157">
        <w:rPr>
          <w:b/>
        </w:rPr>
        <w:t>The sequence of word study should be guided by your Developmental Spelling Inventory results.</w:t>
      </w:r>
      <w:r w:rsidR="008F5157" w:rsidRPr="008F5157">
        <w:rPr>
          <w:b/>
        </w:rPr>
        <w:t xml:space="preserve">  </w:t>
      </w:r>
      <w:r w:rsidR="008F5157">
        <w:t xml:space="preserve">The following is SUGGESTED as a general sequence of instruction based on </w:t>
      </w:r>
      <w:r w:rsidR="00D10328">
        <w:t>Common Core/</w:t>
      </w:r>
      <w:r w:rsidR="008F5157">
        <w:t>grade level expectations.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36"/>
        <w:gridCol w:w="2036"/>
        <w:gridCol w:w="2036"/>
        <w:gridCol w:w="2036"/>
        <w:gridCol w:w="2036"/>
        <w:gridCol w:w="2038"/>
        <w:gridCol w:w="2038"/>
      </w:tblGrid>
      <w:tr w:rsidR="007030BB">
        <w:trPr>
          <w:trHeight w:val="257"/>
        </w:trPr>
        <w:tc>
          <w:tcPr>
            <w:tcW w:w="2036" w:type="dxa"/>
            <w:shd w:val="clear" w:color="auto" w:fill="D9D9D9" w:themeFill="background1" w:themeFillShade="D9"/>
          </w:tcPr>
          <w:p w:rsidR="007030BB" w:rsidRDefault="007030BB" w:rsidP="007030BB">
            <w:pPr>
              <w:jc w:val="center"/>
            </w:pPr>
          </w:p>
        </w:tc>
        <w:tc>
          <w:tcPr>
            <w:tcW w:w="2036" w:type="dxa"/>
            <w:shd w:val="clear" w:color="auto" w:fill="D9D9D9" w:themeFill="background1" w:themeFillShade="D9"/>
          </w:tcPr>
          <w:p w:rsidR="007030BB" w:rsidRPr="008F5157" w:rsidRDefault="007030BB" w:rsidP="007030BB">
            <w:pPr>
              <w:jc w:val="center"/>
              <w:rPr>
                <w:b/>
              </w:rPr>
            </w:pPr>
            <w:r w:rsidRPr="008F5157">
              <w:rPr>
                <w:b/>
              </w:rPr>
              <w:t>Kindergarten</w:t>
            </w:r>
          </w:p>
        </w:tc>
        <w:tc>
          <w:tcPr>
            <w:tcW w:w="2036" w:type="dxa"/>
            <w:shd w:val="clear" w:color="auto" w:fill="D9D9D9" w:themeFill="background1" w:themeFillShade="D9"/>
          </w:tcPr>
          <w:p w:rsidR="007030BB" w:rsidRPr="008F5157" w:rsidRDefault="007030BB" w:rsidP="007030BB">
            <w:pPr>
              <w:jc w:val="center"/>
              <w:rPr>
                <w:b/>
              </w:rPr>
            </w:pPr>
            <w:r w:rsidRPr="008F5157">
              <w:rPr>
                <w:b/>
              </w:rPr>
              <w:t>First Grade</w:t>
            </w:r>
          </w:p>
        </w:tc>
        <w:tc>
          <w:tcPr>
            <w:tcW w:w="2036" w:type="dxa"/>
            <w:shd w:val="clear" w:color="auto" w:fill="D9D9D9" w:themeFill="background1" w:themeFillShade="D9"/>
          </w:tcPr>
          <w:p w:rsidR="007030BB" w:rsidRPr="008F5157" w:rsidRDefault="007030BB" w:rsidP="007030BB">
            <w:pPr>
              <w:jc w:val="center"/>
              <w:rPr>
                <w:b/>
              </w:rPr>
            </w:pPr>
            <w:r w:rsidRPr="008F5157">
              <w:rPr>
                <w:b/>
              </w:rPr>
              <w:t>Second Grade</w:t>
            </w:r>
          </w:p>
        </w:tc>
        <w:tc>
          <w:tcPr>
            <w:tcW w:w="2036" w:type="dxa"/>
            <w:shd w:val="clear" w:color="auto" w:fill="D9D9D9" w:themeFill="background1" w:themeFillShade="D9"/>
          </w:tcPr>
          <w:p w:rsidR="007030BB" w:rsidRPr="008F5157" w:rsidRDefault="007030BB" w:rsidP="007030BB">
            <w:pPr>
              <w:jc w:val="center"/>
              <w:rPr>
                <w:b/>
              </w:rPr>
            </w:pPr>
            <w:r w:rsidRPr="008F5157">
              <w:rPr>
                <w:b/>
              </w:rPr>
              <w:t>Third Grade</w:t>
            </w:r>
          </w:p>
        </w:tc>
        <w:tc>
          <w:tcPr>
            <w:tcW w:w="2038" w:type="dxa"/>
            <w:shd w:val="clear" w:color="auto" w:fill="D9D9D9" w:themeFill="background1" w:themeFillShade="D9"/>
          </w:tcPr>
          <w:p w:rsidR="007030BB" w:rsidRPr="008F5157" w:rsidRDefault="007030BB" w:rsidP="007030BB">
            <w:pPr>
              <w:jc w:val="center"/>
              <w:rPr>
                <w:b/>
              </w:rPr>
            </w:pPr>
            <w:r w:rsidRPr="008F5157">
              <w:rPr>
                <w:b/>
              </w:rPr>
              <w:t>Fourth Grade</w:t>
            </w:r>
          </w:p>
        </w:tc>
        <w:tc>
          <w:tcPr>
            <w:tcW w:w="2038" w:type="dxa"/>
            <w:shd w:val="clear" w:color="auto" w:fill="D9D9D9" w:themeFill="background1" w:themeFillShade="D9"/>
          </w:tcPr>
          <w:p w:rsidR="007030BB" w:rsidRPr="008F5157" w:rsidRDefault="007030BB" w:rsidP="007030BB">
            <w:pPr>
              <w:jc w:val="center"/>
              <w:rPr>
                <w:b/>
              </w:rPr>
            </w:pPr>
            <w:r w:rsidRPr="008F5157">
              <w:rPr>
                <w:b/>
              </w:rPr>
              <w:t>Fifth Grade</w:t>
            </w:r>
          </w:p>
        </w:tc>
      </w:tr>
      <w:tr w:rsidR="00971CCB">
        <w:trPr>
          <w:trHeight w:val="257"/>
        </w:trPr>
        <w:tc>
          <w:tcPr>
            <w:tcW w:w="2036" w:type="dxa"/>
            <w:shd w:val="clear" w:color="auto" w:fill="D9D9D9" w:themeFill="background1" w:themeFillShade="D9"/>
          </w:tcPr>
          <w:p w:rsidR="00971CCB" w:rsidRPr="00971CCB" w:rsidRDefault="00971CCB" w:rsidP="007030BB">
            <w:pPr>
              <w:jc w:val="center"/>
              <w:rPr>
                <w:b/>
              </w:rPr>
            </w:pPr>
            <w:r w:rsidRPr="00971CCB">
              <w:rPr>
                <w:b/>
              </w:rPr>
              <w:t>Spelling Stage</w:t>
            </w:r>
          </w:p>
        </w:tc>
        <w:tc>
          <w:tcPr>
            <w:tcW w:w="2036" w:type="dxa"/>
            <w:shd w:val="clear" w:color="auto" w:fill="D9D9D9" w:themeFill="background1" w:themeFillShade="D9"/>
          </w:tcPr>
          <w:p w:rsidR="00971CCB" w:rsidRPr="008F5157" w:rsidRDefault="00971CCB" w:rsidP="007030BB">
            <w:pPr>
              <w:jc w:val="center"/>
              <w:rPr>
                <w:b/>
              </w:rPr>
            </w:pPr>
            <w:r>
              <w:rPr>
                <w:b/>
              </w:rPr>
              <w:t>Emergent</w:t>
            </w:r>
            <w:r w:rsidR="004A60F8">
              <w:rPr>
                <w:b/>
              </w:rPr>
              <w:t>/Letter Name</w:t>
            </w:r>
          </w:p>
        </w:tc>
        <w:tc>
          <w:tcPr>
            <w:tcW w:w="2036" w:type="dxa"/>
            <w:shd w:val="clear" w:color="auto" w:fill="D9D9D9" w:themeFill="background1" w:themeFillShade="D9"/>
          </w:tcPr>
          <w:p w:rsidR="00971CCB" w:rsidRPr="008F5157" w:rsidRDefault="00971CCB" w:rsidP="007030BB">
            <w:pPr>
              <w:jc w:val="center"/>
              <w:rPr>
                <w:b/>
              </w:rPr>
            </w:pPr>
            <w:r>
              <w:rPr>
                <w:b/>
              </w:rPr>
              <w:t>Letter Name</w:t>
            </w:r>
            <w:r w:rsidR="004A60F8">
              <w:rPr>
                <w:b/>
              </w:rPr>
              <w:t>/Within Word Pattern</w:t>
            </w:r>
          </w:p>
        </w:tc>
        <w:tc>
          <w:tcPr>
            <w:tcW w:w="2036" w:type="dxa"/>
            <w:shd w:val="clear" w:color="auto" w:fill="D9D9D9" w:themeFill="background1" w:themeFillShade="D9"/>
          </w:tcPr>
          <w:p w:rsidR="00971CCB" w:rsidRPr="008F5157" w:rsidRDefault="00971CCB" w:rsidP="007030BB">
            <w:pPr>
              <w:jc w:val="center"/>
              <w:rPr>
                <w:b/>
              </w:rPr>
            </w:pPr>
            <w:r>
              <w:rPr>
                <w:b/>
              </w:rPr>
              <w:t>Within Word Pattern</w:t>
            </w:r>
          </w:p>
        </w:tc>
        <w:tc>
          <w:tcPr>
            <w:tcW w:w="2036" w:type="dxa"/>
            <w:shd w:val="clear" w:color="auto" w:fill="D9D9D9" w:themeFill="background1" w:themeFillShade="D9"/>
          </w:tcPr>
          <w:p w:rsidR="00971CCB" w:rsidRPr="008F5157" w:rsidRDefault="00971CCB" w:rsidP="007030BB">
            <w:pPr>
              <w:jc w:val="center"/>
              <w:rPr>
                <w:b/>
              </w:rPr>
            </w:pPr>
            <w:r>
              <w:rPr>
                <w:b/>
              </w:rPr>
              <w:t>Syllable Affix</w:t>
            </w:r>
          </w:p>
        </w:tc>
        <w:tc>
          <w:tcPr>
            <w:tcW w:w="2038" w:type="dxa"/>
            <w:shd w:val="clear" w:color="auto" w:fill="D9D9D9" w:themeFill="background1" w:themeFillShade="D9"/>
          </w:tcPr>
          <w:p w:rsidR="00971CCB" w:rsidRPr="008F5157" w:rsidRDefault="00971CCB" w:rsidP="007030BB">
            <w:pPr>
              <w:jc w:val="center"/>
              <w:rPr>
                <w:b/>
              </w:rPr>
            </w:pPr>
            <w:r>
              <w:rPr>
                <w:b/>
              </w:rPr>
              <w:t>Syllable Affix/Derivational Relations</w:t>
            </w:r>
          </w:p>
        </w:tc>
        <w:tc>
          <w:tcPr>
            <w:tcW w:w="2038" w:type="dxa"/>
            <w:shd w:val="clear" w:color="auto" w:fill="D9D9D9" w:themeFill="background1" w:themeFillShade="D9"/>
          </w:tcPr>
          <w:p w:rsidR="00971CCB" w:rsidRPr="008F5157" w:rsidRDefault="00971CCB" w:rsidP="007030BB">
            <w:pPr>
              <w:jc w:val="center"/>
              <w:rPr>
                <w:b/>
              </w:rPr>
            </w:pPr>
            <w:r>
              <w:rPr>
                <w:b/>
              </w:rPr>
              <w:t>Derivational Relations</w:t>
            </w:r>
          </w:p>
        </w:tc>
      </w:tr>
      <w:tr w:rsidR="007030BB">
        <w:trPr>
          <w:trHeight w:val="2431"/>
        </w:trPr>
        <w:tc>
          <w:tcPr>
            <w:tcW w:w="2036" w:type="dxa"/>
            <w:shd w:val="clear" w:color="auto" w:fill="D9D9D9" w:themeFill="background1" w:themeFillShade="D9"/>
          </w:tcPr>
          <w:p w:rsidR="007030BB" w:rsidRPr="008F5157" w:rsidRDefault="00C91AB8" w:rsidP="007030BB">
            <w:pPr>
              <w:jc w:val="center"/>
              <w:rPr>
                <w:b/>
              </w:rPr>
            </w:pPr>
            <w:r w:rsidRPr="008F5157">
              <w:rPr>
                <w:b/>
              </w:rPr>
              <w:t>Quarter 1</w:t>
            </w:r>
          </w:p>
        </w:tc>
        <w:tc>
          <w:tcPr>
            <w:tcW w:w="2036" w:type="dxa"/>
          </w:tcPr>
          <w:p w:rsidR="007030BB" w:rsidRDefault="007030BB" w:rsidP="007030BB">
            <w:pPr>
              <w:jc w:val="center"/>
            </w:pPr>
            <w:r>
              <w:t xml:space="preserve">Rhyme Sorts </w:t>
            </w:r>
          </w:p>
          <w:p w:rsidR="007030BB" w:rsidRDefault="00C91AB8" w:rsidP="00C91AB8">
            <w:pPr>
              <w:jc w:val="center"/>
            </w:pPr>
            <w:r w:rsidRPr="00C91AB8">
              <w:t>Syllable Sorts</w:t>
            </w:r>
          </w:p>
          <w:p w:rsidR="007030BB" w:rsidRDefault="007030BB" w:rsidP="007030BB">
            <w:pPr>
              <w:jc w:val="center"/>
            </w:pPr>
          </w:p>
        </w:tc>
        <w:tc>
          <w:tcPr>
            <w:tcW w:w="2036" w:type="dxa"/>
          </w:tcPr>
          <w:p w:rsidR="00C91AB8" w:rsidRDefault="00C91AB8" w:rsidP="007030BB">
            <w:pPr>
              <w:jc w:val="center"/>
            </w:pPr>
            <w:r>
              <w:t>Digraphs/Blend Sorts</w:t>
            </w:r>
          </w:p>
          <w:p w:rsidR="00967420" w:rsidRDefault="00967420" w:rsidP="007030BB">
            <w:pPr>
              <w:jc w:val="center"/>
            </w:pPr>
          </w:p>
          <w:p w:rsidR="00967420" w:rsidRDefault="00967420" w:rsidP="007030BB">
            <w:pPr>
              <w:jc w:val="center"/>
            </w:pPr>
            <w:r>
              <w:t>Mixed Vowel Word Family Sorts</w:t>
            </w:r>
          </w:p>
        </w:tc>
        <w:tc>
          <w:tcPr>
            <w:tcW w:w="2036" w:type="dxa"/>
          </w:tcPr>
          <w:p w:rsidR="007030BB" w:rsidRDefault="00967420" w:rsidP="00967420">
            <w:pPr>
              <w:jc w:val="center"/>
            </w:pPr>
            <w:r>
              <w:t>Review First Grade Word Study as needed</w:t>
            </w:r>
          </w:p>
          <w:p w:rsidR="00967420" w:rsidRDefault="00967420" w:rsidP="00967420">
            <w:pPr>
              <w:jc w:val="center"/>
            </w:pPr>
          </w:p>
          <w:p w:rsidR="00967420" w:rsidRDefault="00967420" w:rsidP="00967420">
            <w:pPr>
              <w:jc w:val="center"/>
            </w:pPr>
            <w:r>
              <w:t>Continue Common Long Vowel Patterns</w:t>
            </w:r>
          </w:p>
          <w:p w:rsidR="00967420" w:rsidRDefault="00967420" w:rsidP="00967420">
            <w:pPr>
              <w:jc w:val="center"/>
            </w:pPr>
            <w:proofErr w:type="spellStart"/>
            <w:r>
              <w:t>CVCe</w:t>
            </w:r>
            <w:proofErr w:type="spellEnd"/>
            <w:r>
              <w:t xml:space="preserve"> and CVVC</w:t>
            </w:r>
          </w:p>
          <w:p w:rsidR="00967420" w:rsidRDefault="00967420" w:rsidP="00967420">
            <w:pPr>
              <w:jc w:val="center"/>
            </w:pPr>
          </w:p>
        </w:tc>
        <w:tc>
          <w:tcPr>
            <w:tcW w:w="2036" w:type="dxa"/>
          </w:tcPr>
          <w:p w:rsidR="001A6944" w:rsidRDefault="0077625B" w:rsidP="007030BB">
            <w:pPr>
              <w:jc w:val="center"/>
            </w:pPr>
            <w:r>
              <w:t xml:space="preserve">Review Long Vowel Patterns, R Influenced, </w:t>
            </w:r>
            <w:proofErr w:type="spellStart"/>
            <w:r>
              <w:t>Dipthongs</w:t>
            </w:r>
            <w:proofErr w:type="spellEnd"/>
          </w:p>
          <w:p w:rsidR="0077625B" w:rsidRDefault="0077625B" w:rsidP="007030BB">
            <w:pPr>
              <w:jc w:val="center"/>
            </w:pPr>
          </w:p>
          <w:p w:rsidR="00593E53" w:rsidRDefault="00593E53" w:rsidP="00593E53">
            <w:pPr>
              <w:jc w:val="center"/>
            </w:pPr>
            <w:r>
              <w:t>High Frequency Words (a-/be-)</w:t>
            </w:r>
          </w:p>
          <w:p w:rsidR="00593E53" w:rsidRDefault="00593E53" w:rsidP="00593E53">
            <w:pPr>
              <w:jc w:val="center"/>
            </w:pPr>
          </w:p>
          <w:p w:rsidR="0077625B" w:rsidRDefault="00593E53" w:rsidP="00593E53">
            <w:pPr>
              <w:jc w:val="center"/>
            </w:pPr>
            <w:r>
              <w:t>Contractions</w:t>
            </w:r>
          </w:p>
        </w:tc>
        <w:tc>
          <w:tcPr>
            <w:tcW w:w="2038" w:type="dxa"/>
          </w:tcPr>
          <w:p w:rsidR="007030BB" w:rsidRDefault="001A6944" w:rsidP="007030BB">
            <w:pPr>
              <w:jc w:val="center"/>
            </w:pPr>
            <w:r>
              <w:t>Review Thir</w:t>
            </w:r>
            <w:r w:rsidR="008F5157">
              <w:t>d Grade Word Study as n</w:t>
            </w:r>
            <w:r>
              <w:t>eeded</w:t>
            </w:r>
          </w:p>
          <w:p w:rsidR="0077625B" w:rsidRDefault="0077625B" w:rsidP="007030BB">
            <w:pPr>
              <w:jc w:val="center"/>
            </w:pPr>
          </w:p>
          <w:p w:rsidR="0077625B" w:rsidRDefault="000E2A04" w:rsidP="007030BB">
            <w:pPr>
              <w:jc w:val="center"/>
            </w:pPr>
            <w:r>
              <w:t>Begin instruction in Syllable Affix and move to Derivational Relations</w:t>
            </w:r>
          </w:p>
        </w:tc>
        <w:tc>
          <w:tcPr>
            <w:tcW w:w="2038" w:type="dxa"/>
          </w:tcPr>
          <w:p w:rsidR="007030BB" w:rsidRDefault="008F5157" w:rsidP="007030BB">
            <w:pPr>
              <w:jc w:val="center"/>
            </w:pPr>
            <w:r>
              <w:t>Review Fourth Grade Word Study as needed</w:t>
            </w:r>
          </w:p>
          <w:p w:rsidR="008F5157" w:rsidRDefault="008F5157" w:rsidP="007030BB">
            <w:pPr>
              <w:jc w:val="center"/>
            </w:pPr>
          </w:p>
          <w:p w:rsidR="008F5157" w:rsidRDefault="00593E53" w:rsidP="007030BB">
            <w:pPr>
              <w:jc w:val="center"/>
            </w:pPr>
            <w:r>
              <w:t>Derivational Relations Word Study</w:t>
            </w:r>
            <w:r w:rsidR="002767BD">
              <w:t xml:space="preserve"> </w:t>
            </w:r>
          </w:p>
        </w:tc>
      </w:tr>
      <w:tr w:rsidR="00593E53">
        <w:trPr>
          <w:trHeight w:val="2159"/>
        </w:trPr>
        <w:tc>
          <w:tcPr>
            <w:tcW w:w="2036" w:type="dxa"/>
            <w:shd w:val="clear" w:color="auto" w:fill="D9D9D9" w:themeFill="background1" w:themeFillShade="D9"/>
          </w:tcPr>
          <w:p w:rsidR="00593E53" w:rsidRPr="008F5157" w:rsidRDefault="00593E53" w:rsidP="007030BB">
            <w:pPr>
              <w:jc w:val="center"/>
              <w:rPr>
                <w:b/>
              </w:rPr>
            </w:pPr>
            <w:r w:rsidRPr="008F5157">
              <w:rPr>
                <w:b/>
              </w:rPr>
              <w:t>Quarter 2</w:t>
            </w:r>
          </w:p>
        </w:tc>
        <w:tc>
          <w:tcPr>
            <w:tcW w:w="2036" w:type="dxa"/>
          </w:tcPr>
          <w:p w:rsidR="00593E53" w:rsidRDefault="00593E53" w:rsidP="00C91AB8">
            <w:pPr>
              <w:jc w:val="center"/>
            </w:pPr>
            <w:r>
              <w:t>Beginning Consonant Sorts</w:t>
            </w:r>
          </w:p>
          <w:p w:rsidR="00593E53" w:rsidRDefault="00593E53" w:rsidP="00C91AB8">
            <w:pPr>
              <w:jc w:val="center"/>
            </w:pPr>
          </w:p>
        </w:tc>
        <w:tc>
          <w:tcPr>
            <w:tcW w:w="2036" w:type="dxa"/>
          </w:tcPr>
          <w:p w:rsidR="00593E53" w:rsidRDefault="00593E53" w:rsidP="007030BB">
            <w:pPr>
              <w:jc w:val="center"/>
            </w:pPr>
            <w:r>
              <w:t>Short Vowel Sorts (multiple vowels/patterns)</w:t>
            </w:r>
          </w:p>
          <w:p w:rsidR="00593E53" w:rsidRDefault="00593E53" w:rsidP="007030BB">
            <w:pPr>
              <w:jc w:val="center"/>
            </w:pPr>
          </w:p>
          <w:p w:rsidR="00593E53" w:rsidRDefault="00593E53" w:rsidP="00E26AD0">
            <w:pPr>
              <w:jc w:val="center"/>
            </w:pPr>
            <w:r>
              <w:t>Final Blends</w:t>
            </w:r>
            <w:r w:rsidR="00A028C3">
              <w:t xml:space="preserve"> a</w:t>
            </w:r>
            <w:r w:rsidR="00E26AD0">
              <w:t>nd D</w:t>
            </w:r>
            <w:r w:rsidR="00A028C3">
              <w:t>igraphs</w:t>
            </w:r>
          </w:p>
        </w:tc>
        <w:tc>
          <w:tcPr>
            <w:tcW w:w="2036" w:type="dxa"/>
          </w:tcPr>
          <w:p w:rsidR="00967420" w:rsidRDefault="00967420" w:rsidP="00967420">
            <w:pPr>
              <w:jc w:val="center"/>
            </w:pPr>
            <w:r>
              <w:t>Less Common Long Vowels</w:t>
            </w:r>
          </w:p>
          <w:p w:rsidR="00593E53" w:rsidRDefault="00E26AD0" w:rsidP="00967420">
            <w:pPr>
              <w:jc w:val="center"/>
            </w:pPr>
            <w:proofErr w:type="spellStart"/>
            <w:r>
              <w:t>a</w:t>
            </w:r>
            <w:r w:rsidR="00967420">
              <w:t>i</w:t>
            </w:r>
            <w:proofErr w:type="spellEnd"/>
            <w:r w:rsidR="00967420">
              <w:t xml:space="preserve">, ay, </w:t>
            </w:r>
            <w:proofErr w:type="spellStart"/>
            <w:r w:rsidR="00967420">
              <w:t>oa</w:t>
            </w:r>
            <w:proofErr w:type="spellEnd"/>
            <w:r w:rsidR="00967420">
              <w:t xml:space="preserve">, </w:t>
            </w:r>
            <w:proofErr w:type="spellStart"/>
            <w:r w:rsidR="00967420">
              <w:t>ow</w:t>
            </w:r>
            <w:proofErr w:type="spellEnd"/>
            <w:r w:rsidR="00967420">
              <w:t xml:space="preserve">, </w:t>
            </w:r>
            <w:proofErr w:type="spellStart"/>
            <w:r w:rsidR="00967420">
              <w:t>ew</w:t>
            </w:r>
            <w:proofErr w:type="spellEnd"/>
            <w:r w:rsidR="00967420">
              <w:t xml:space="preserve">, </w:t>
            </w:r>
            <w:proofErr w:type="spellStart"/>
            <w:r w:rsidR="00967420">
              <w:t>ue</w:t>
            </w:r>
            <w:proofErr w:type="spellEnd"/>
            <w:r w:rsidR="00967420">
              <w:t xml:space="preserve">, </w:t>
            </w:r>
            <w:proofErr w:type="spellStart"/>
            <w:r w:rsidR="00967420">
              <w:t>igh</w:t>
            </w:r>
            <w:proofErr w:type="spellEnd"/>
            <w:r w:rsidR="00967420">
              <w:t>, y</w:t>
            </w:r>
          </w:p>
          <w:p w:rsidR="00593E53" w:rsidRDefault="00593E53" w:rsidP="007030BB">
            <w:pPr>
              <w:jc w:val="center"/>
            </w:pPr>
          </w:p>
          <w:p w:rsidR="00593E53" w:rsidRDefault="00593E53" w:rsidP="007030BB">
            <w:pPr>
              <w:jc w:val="center"/>
            </w:pPr>
          </w:p>
          <w:p w:rsidR="00593E53" w:rsidRDefault="00593E53" w:rsidP="007030BB">
            <w:pPr>
              <w:jc w:val="center"/>
            </w:pPr>
          </w:p>
        </w:tc>
        <w:tc>
          <w:tcPr>
            <w:tcW w:w="2036" w:type="dxa"/>
          </w:tcPr>
          <w:p w:rsidR="00593E53" w:rsidRDefault="00593E53" w:rsidP="0035762C">
            <w:pPr>
              <w:jc w:val="center"/>
            </w:pPr>
            <w:r>
              <w:t>Plurals/Past Tense</w:t>
            </w:r>
          </w:p>
          <w:p w:rsidR="00593E53" w:rsidRDefault="00593E53" w:rsidP="00593E53"/>
          <w:p w:rsidR="00593E53" w:rsidRDefault="00593E53" w:rsidP="00593E53">
            <w:pPr>
              <w:jc w:val="center"/>
            </w:pPr>
            <w:r>
              <w:t>Compound Words</w:t>
            </w:r>
          </w:p>
          <w:p w:rsidR="00593E53" w:rsidRDefault="00593E53" w:rsidP="00593E53">
            <w:pPr>
              <w:jc w:val="center"/>
            </w:pPr>
          </w:p>
          <w:p w:rsidR="00593E53" w:rsidRDefault="00593E53" w:rsidP="00593E53">
            <w:pPr>
              <w:jc w:val="center"/>
            </w:pPr>
            <w:r>
              <w:t>Inflected Endings</w:t>
            </w:r>
          </w:p>
        </w:tc>
        <w:tc>
          <w:tcPr>
            <w:tcW w:w="2038" w:type="dxa"/>
          </w:tcPr>
          <w:p w:rsidR="00593E53" w:rsidRDefault="00593E53" w:rsidP="0035762C">
            <w:pPr>
              <w:jc w:val="center"/>
            </w:pPr>
          </w:p>
        </w:tc>
        <w:tc>
          <w:tcPr>
            <w:tcW w:w="2038" w:type="dxa"/>
          </w:tcPr>
          <w:p w:rsidR="00593E53" w:rsidRDefault="00593E53" w:rsidP="007030BB">
            <w:pPr>
              <w:jc w:val="center"/>
            </w:pPr>
          </w:p>
        </w:tc>
      </w:tr>
      <w:tr w:rsidR="00593E53">
        <w:trPr>
          <w:trHeight w:val="2159"/>
        </w:trPr>
        <w:tc>
          <w:tcPr>
            <w:tcW w:w="2036" w:type="dxa"/>
            <w:shd w:val="clear" w:color="auto" w:fill="D9D9D9" w:themeFill="background1" w:themeFillShade="D9"/>
          </w:tcPr>
          <w:p w:rsidR="00593E53" w:rsidRPr="008F5157" w:rsidRDefault="00593E53" w:rsidP="007030BB">
            <w:pPr>
              <w:jc w:val="center"/>
              <w:rPr>
                <w:b/>
              </w:rPr>
            </w:pPr>
            <w:r w:rsidRPr="008F5157">
              <w:rPr>
                <w:b/>
              </w:rPr>
              <w:t>Quarter 3</w:t>
            </w:r>
          </w:p>
        </w:tc>
        <w:tc>
          <w:tcPr>
            <w:tcW w:w="2036" w:type="dxa"/>
          </w:tcPr>
          <w:p w:rsidR="00593E53" w:rsidRDefault="00967420" w:rsidP="00967420">
            <w:pPr>
              <w:jc w:val="center"/>
            </w:pPr>
            <w:r>
              <w:t>Begin Short Vowel Word Family Sorts</w:t>
            </w:r>
          </w:p>
          <w:p w:rsidR="00844983" w:rsidRDefault="00844983" w:rsidP="00967420">
            <w:pPr>
              <w:jc w:val="center"/>
            </w:pPr>
          </w:p>
          <w:p w:rsidR="00844983" w:rsidRDefault="00844983" w:rsidP="00967420">
            <w:pPr>
              <w:jc w:val="center"/>
            </w:pPr>
            <w:r>
              <w:t>Blends and Digraph Picture Sorts</w:t>
            </w:r>
          </w:p>
          <w:p w:rsidR="00967420" w:rsidRDefault="00967420" w:rsidP="00E26AD0">
            <w:pPr>
              <w:numPr>
                <w:ins w:id="0" w:author="Unknown"/>
              </w:numPr>
              <w:jc w:val="center"/>
            </w:pPr>
          </w:p>
        </w:tc>
        <w:tc>
          <w:tcPr>
            <w:tcW w:w="2036" w:type="dxa"/>
          </w:tcPr>
          <w:p w:rsidR="00593E53" w:rsidRDefault="00593E53" w:rsidP="007030BB">
            <w:pPr>
              <w:jc w:val="center"/>
            </w:pPr>
            <w:r>
              <w:t>R influenced</w:t>
            </w:r>
          </w:p>
          <w:p w:rsidR="00593E53" w:rsidRDefault="00C14403" w:rsidP="007030BB">
            <w:pPr>
              <w:jc w:val="center"/>
            </w:pPr>
            <w:proofErr w:type="spellStart"/>
            <w:r>
              <w:t>ar</w:t>
            </w:r>
            <w:proofErr w:type="spellEnd"/>
            <w:r>
              <w:t>/or</w:t>
            </w:r>
            <w:bookmarkStart w:id="1" w:name="_GoBack"/>
            <w:bookmarkEnd w:id="1"/>
          </w:p>
          <w:p w:rsidR="00593E53" w:rsidRDefault="00593E53" w:rsidP="007030BB">
            <w:pPr>
              <w:jc w:val="center"/>
            </w:pPr>
          </w:p>
          <w:p w:rsidR="00593E53" w:rsidRDefault="00967420" w:rsidP="00967420">
            <w:pPr>
              <w:jc w:val="center"/>
            </w:pPr>
            <w:r>
              <w:t>Contrast Short/Long Vowels/Silent E</w:t>
            </w:r>
            <w:r w:rsidR="00A028C3">
              <w:t xml:space="preserve"> </w:t>
            </w:r>
          </w:p>
        </w:tc>
        <w:tc>
          <w:tcPr>
            <w:tcW w:w="2036" w:type="dxa"/>
          </w:tcPr>
          <w:p w:rsidR="00967420" w:rsidRDefault="00967420" w:rsidP="00967420">
            <w:pPr>
              <w:jc w:val="center"/>
            </w:pPr>
            <w:r>
              <w:t>R influenced</w:t>
            </w:r>
          </w:p>
          <w:p w:rsidR="00967420" w:rsidRDefault="00967420" w:rsidP="00967420">
            <w:pPr>
              <w:jc w:val="center"/>
            </w:pPr>
          </w:p>
          <w:p w:rsidR="00593E53" w:rsidRDefault="00967420" w:rsidP="00967420">
            <w:pPr>
              <w:jc w:val="center"/>
            </w:pPr>
            <w:proofErr w:type="spellStart"/>
            <w:r>
              <w:t>Dipthongs</w:t>
            </w:r>
            <w:proofErr w:type="spellEnd"/>
          </w:p>
        </w:tc>
        <w:tc>
          <w:tcPr>
            <w:tcW w:w="2036" w:type="dxa"/>
          </w:tcPr>
          <w:p w:rsidR="00593E53" w:rsidRDefault="00593E53" w:rsidP="00593E53">
            <w:pPr>
              <w:jc w:val="center"/>
            </w:pPr>
            <w:r w:rsidRPr="00593E53">
              <w:t>Open and Closed Syllables</w:t>
            </w:r>
            <w:r>
              <w:t xml:space="preserve"> </w:t>
            </w:r>
          </w:p>
          <w:p w:rsidR="00593E53" w:rsidRDefault="00593E53" w:rsidP="00593E53">
            <w:pPr>
              <w:jc w:val="center"/>
            </w:pPr>
          </w:p>
          <w:p w:rsidR="00593E53" w:rsidRDefault="00593E53" w:rsidP="00593E53">
            <w:pPr>
              <w:jc w:val="center"/>
            </w:pPr>
            <w:r>
              <w:t>Vowel Patterns in Accented Syllables</w:t>
            </w:r>
          </w:p>
          <w:p w:rsidR="00593E53" w:rsidRDefault="00593E53" w:rsidP="00593E53">
            <w:pPr>
              <w:jc w:val="center"/>
            </w:pPr>
          </w:p>
          <w:p w:rsidR="00593E53" w:rsidRDefault="00593E53" w:rsidP="00593E53">
            <w:pPr>
              <w:jc w:val="center"/>
            </w:pPr>
            <w:r>
              <w:t>Final Unaccented Syllables</w:t>
            </w:r>
          </w:p>
        </w:tc>
        <w:tc>
          <w:tcPr>
            <w:tcW w:w="2038" w:type="dxa"/>
          </w:tcPr>
          <w:p w:rsidR="00593E53" w:rsidRDefault="00593E53" w:rsidP="0035762C">
            <w:pPr>
              <w:jc w:val="center"/>
            </w:pPr>
          </w:p>
        </w:tc>
        <w:tc>
          <w:tcPr>
            <w:tcW w:w="2038" w:type="dxa"/>
          </w:tcPr>
          <w:p w:rsidR="00593E53" w:rsidRDefault="00593E53" w:rsidP="007030BB">
            <w:pPr>
              <w:jc w:val="center"/>
            </w:pPr>
          </w:p>
        </w:tc>
      </w:tr>
      <w:tr w:rsidR="00593E53">
        <w:trPr>
          <w:trHeight w:val="1340"/>
        </w:trPr>
        <w:tc>
          <w:tcPr>
            <w:tcW w:w="2036" w:type="dxa"/>
            <w:shd w:val="clear" w:color="auto" w:fill="D9D9D9" w:themeFill="background1" w:themeFillShade="D9"/>
          </w:tcPr>
          <w:p w:rsidR="00593E53" w:rsidRPr="008F5157" w:rsidRDefault="00593E53" w:rsidP="007030BB">
            <w:pPr>
              <w:jc w:val="center"/>
              <w:rPr>
                <w:b/>
              </w:rPr>
            </w:pPr>
            <w:r w:rsidRPr="008F5157">
              <w:rPr>
                <w:b/>
              </w:rPr>
              <w:t>Quarter 4</w:t>
            </w:r>
          </w:p>
        </w:tc>
        <w:tc>
          <w:tcPr>
            <w:tcW w:w="2036" w:type="dxa"/>
          </w:tcPr>
          <w:p w:rsidR="00593E53" w:rsidRDefault="00967420" w:rsidP="00C91AB8">
            <w:pPr>
              <w:jc w:val="center"/>
            </w:pPr>
            <w:r>
              <w:t xml:space="preserve">Continue </w:t>
            </w:r>
            <w:r w:rsidR="00593E53">
              <w:t xml:space="preserve">Short </w:t>
            </w:r>
            <w:r>
              <w:t>Vowel</w:t>
            </w:r>
          </w:p>
          <w:p w:rsidR="00593E53" w:rsidRDefault="00593E53" w:rsidP="00E26AD0">
            <w:pPr>
              <w:jc w:val="center"/>
            </w:pPr>
            <w:r>
              <w:t>Word Family Sorts</w:t>
            </w:r>
            <w:r w:rsidR="00A028C3">
              <w:t xml:space="preserve"> </w:t>
            </w:r>
          </w:p>
          <w:p w:rsidR="00E26AD0" w:rsidRDefault="00E26AD0" w:rsidP="00E26AD0">
            <w:pPr>
              <w:jc w:val="center"/>
            </w:pPr>
            <w:r>
              <w:t>Blends and Digraphs</w:t>
            </w:r>
          </w:p>
        </w:tc>
        <w:tc>
          <w:tcPr>
            <w:tcW w:w="2036" w:type="dxa"/>
          </w:tcPr>
          <w:p w:rsidR="00967420" w:rsidRDefault="00967420" w:rsidP="00967420">
            <w:pPr>
              <w:jc w:val="center"/>
            </w:pPr>
            <w:r>
              <w:t>Common Long Vowel Patterns</w:t>
            </w:r>
          </w:p>
          <w:p w:rsidR="00967420" w:rsidRDefault="00967420" w:rsidP="00967420">
            <w:pPr>
              <w:jc w:val="center"/>
            </w:pPr>
            <w:proofErr w:type="spellStart"/>
            <w:r>
              <w:t>CVCe</w:t>
            </w:r>
            <w:proofErr w:type="spellEnd"/>
            <w:r>
              <w:t xml:space="preserve"> and CVVC</w:t>
            </w:r>
          </w:p>
          <w:p w:rsidR="00593E53" w:rsidRDefault="00967420" w:rsidP="00967420">
            <w:pPr>
              <w:jc w:val="center"/>
            </w:pPr>
            <w:r>
              <w:t>(contrast to short vowel)</w:t>
            </w:r>
          </w:p>
        </w:tc>
        <w:tc>
          <w:tcPr>
            <w:tcW w:w="2036" w:type="dxa"/>
          </w:tcPr>
          <w:p w:rsidR="00593E53" w:rsidRDefault="00593E53" w:rsidP="00967420">
            <w:pPr>
              <w:jc w:val="center"/>
            </w:pPr>
            <w:r w:rsidRPr="00593E53">
              <w:t>Beginning and Ending Complex Consonant Clusters</w:t>
            </w:r>
          </w:p>
        </w:tc>
        <w:tc>
          <w:tcPr>
            <w:tcW w:w="2036" w:type="dxa"/>
          </w:tcPr>
          <w:p w:rsidR="00593E53" w:rsidRDefault="00593E53" w:rsidP="00593E53">
            <w:pPr>
              <w:jc w:val="center"/>
            </w:pPr>
            <w:r>
              <w:t>Homophones/</w:t>
            </w:r>
          </w:p>
          <w:p w:rsidR="00593E53" w:rsidRDefault="00593E53" w:rsidP="00593E53">
            <w:pPr>
              <w:jc w:val="center"/>
            </w:pPr>
            <w:r>
              <w:t>Homographs</w:t>
            </w:r>
          </w:p>
          <w:p w:rsidR="00593E53" w:rsidRDefault="00593E53" w:rsidP="00593E53">
            <w:pPr>
              <w:jc w:val="center"/>
            </w:pPr>
          </w:p>
          <w:p w:rsidR="00593E53" w:rsidRDefault="00593E53" w:rsidP="00593E53">
            <w:pPr>
              <w:jc w:val="center"/>
            </w:pPr>
            <w:r>
              <w:t>Prefixes/Suffixes</w:t>
            </w:r>
          </w:p>
        </w:tc>
        <w:tc>
          <w:tcPr>
            <w:tcW w:w="2038" w:type="dxa"/>
          </w:tcPr>
          <w:p w:rsidR="00593E53" w:rsidRDefault="00593E53" w:rsidP="007030BB">
            <w:pPr>
              <w:jc w:val="center"/>
            </w:pPr>
          </w:p>
        </w:tc>
        <w:tc>
          <w:tcPr>
            <w:tcW w:w="2038" w:type="dxa"/>
          </w:tcPr>
          <w:p w:rsidR="00593E53" w:rsidRDefault="00593E53" w:rsidP="007030BB">
            <w:pPr>
              <w:jc w:val="center"/>
            </w:pPr>
          </w:p>
        </w:tc>
      </w:tr>
    </w:tbl>
    <w:p w:rsidR="007030BB" w:rsidRDefault="00971CCB" w:rsidP="00967420">
      <w:r>
        <w:t xml:space="preserve">Resource:   </w:t>
      </w:r>
      <w:r w:rsidRPr="00971CCB">
        <w:rPr>
          <w:u w:val="single"/>
        </w:rPr>
        <w:t>Words Their Way</w:t>
      </w:r>
      <w:r>
        <w:t xml:space="preserve"> </w:t>
      </w:r>
      <w:proofErr w:type="gramStart"/>
      <w:r>
        <w:t>by  Bear</w:t>
      </w:r>
      <w:proofErr w:type="gramEnd"/>
      <w:r>
        <w:t xml:space="preserve">, </w:t>
      </w:r>
      <w:proofErr w:type="spellStart"/>
      <w:r>
        <w:t>Invernizzi</w:t>
      </w:r>
      <w:proofErr w:type="spellEnd"/>
      <w:r>
        <w:t>, Templeton, and Johnston</w:t>
      </w:r>
    </w:p>
    <w:sectPr w:rsidR="007030BB" w:rsidSect="0096742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0BB"/>
    <w:rsid w:val="00016DE6"/>
    <w:rsid w:val="000D375C"/>
    <w:rsid w:val="000E2A04"/>
    <w:rsid w:val="001A6944"/>
    <w:rsid w:val="001F7BEA"/>
    <w:rsid w:val="002767BD"/>
    <w:rsid w:val="004A60F8"/>
    <w:rsid w:val="004C635B"/>
    <w:rsid w:val="00501672"/>
    <w:rsid w:val="00593E53"/>
    <w:rsid w:val="007030BB"/>
    <w:rsid w:val="0077625B"/>
    <w:rsid w:val="007941C5"/>
    <w:rsid w:val="00844983"/>
    <w:rsid w:val="008F5157"/>
    <w:rsid w:val="00967420"/>
    <w:rsid w:val="00971CCB"/>
    <w:rsid w:val="00985B8E"/>
    <w:rsid w:val="00A028C3"/>
    <w:rsid w:val="00B514F7"/>
    <w:rsid w:val="00C14403"/>
    <w:rsid w:val="00C91AB8"/>
    <w:rsid w:val="00D10328"/>
    <w:rsid w:val="00D82D31"/>
    <w:rsid w:val="00DC5D36"/>
    <w:rsid w:val="00E07582"/>
    <w:rsid w:val="00E26A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30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26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6A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030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26A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6A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Harrell, Kelli</dc:creator>
  <cp:keywords/>
  <dc:description/>
  <cp:lastModifiedBy>Harrell, Kelli</cp:lastModifiedBy>
  <cp:revision>4</cp:revision>
  <cp:lastPrinted>2012-06-28T17:02:00Z</cp:lastPrinted>
  <dcterms:created xsi:type="dcterms:W3CDTF">2012-06-28T17:03:00Z</dcterms:created>
  <dcterms:modified xsi:type="dcterms:W3CDTF">2012-07-26T21:13:00Z</dcterms:modified>
</cp:coreProperties>
</file>